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</w:t>
      </w:r>
      <w:r>
        <w:rPr>
          <w:rFonts w:ascii="宋体" w:hAnsi="宋体"/>
          <w:b/>
          <w:sz w:val="24"/>
          <w:szCs w:val="24"/>
        </w:rPr>
        <w:t>儿科疾病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年临床执业医师《儿科疾病》考试大纲已经顺利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公布，请广大临床执业医师考生参考：</w:t>
      </w:r>
    </w:p>
    <w:tbl>
      <w:tblPr>
        <w:tblStyle w:val="5"/>
        <w:tblW w:w="9362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2694"/>
        <w:gridCol w:w="55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十一、儿科疾病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（一）绪论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年龄分期和各期特点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（二）生长发育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（1）小儿生长发育的规律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（2）体格生长常用指标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（3）骨骼发育和牙齿发育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（4）运动和语言发育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（三）儿童保健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（1）计划免疫种类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（2）预防接种实施程序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（四）营养和营养障碍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1.儿童营养基础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（1）能量代谢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（2）营养素（宏量与微量营养素）的需要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（3）水的需要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2.婴儿喂养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（1）母乳喂养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（2）人工喂养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（3）过渡期食物（辅食）添加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3.维生素D缺乏性佝偻病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（4）治疗和预防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4.维生素D缺乏性手足搐搦症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5.蛋白质-能量营养不良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6.单纯性肥胖症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（五）新生儿与新生儿疾病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新生儿的分类方法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2.新生儿特点及护理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（1）正常足月儿和早产儿的特点（外观特点和生理特点）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（2）新生儿护理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3.新生儿窒息</w:t>
            </w:r>
            <w:r>
              <w:rPr>
                <w:rFonts w:hint="eastAsia" w:ascii="宋体" w:hAnsi="宋体"/>
                <w:sz w:val="24"/>
                <w:szCs w:val="24"/>
              </w:rPr>
              <w:t>与复苏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4.新生儿缺氧缺血性脑病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5.新生儿呼吸窘迫综合症（新生儿肺透明膜病）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6.新生儿黄疸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（1）新生儿胆红素代谢特点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（2）新生儿生理性黄疸和病理性黄疸的鉴别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（3）新生儿病理性黄疸的病因分类与疾病举例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7.新生儿溶血病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8.新生儿败血症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9.</w:t>
            </w:r>
            <w:r>
              <w:rPr>
                <w:rFonts w:hint="eastAsia" w:ascii="宋体" w:hAnsi="宋体"/>
                <w:sz w:val="24"/>
                <w:szCs w:val="24"/>
              </w:rPr>
              <w:t>新生儿坏死性小肠结肠炎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（六）遗传性疾病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hint="eastAsia" w:ascii="宋体" w:hAnsi="宋体"/>
                <w:sz w:val="24"/>
                <w:szCs w:val="24"/>
              </w:rPr>
              <w:t>唐氏综合征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（2）细胞遗传学检查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2.苯丙酮尿症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（七）风湿免疫性疾病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1.小儿免疫系统特点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（1）免疫器官的发育特点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（2）特异性细胞免疫特点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（3）特异性体液免疫特点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（4）非特异性免疫特点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.川崎病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（5）预后与随访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（八）感染性疾病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1.常见发疹性疾病（麻疹、风疹、幼儿急疹、水痘、手足口病、猩红热）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（2）各种皮疹特点和出疹规律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（3）常见并发症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</w:rPr>
              <w:t>传染性单核细胞增多症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（2）临床表现与分型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（九）结核病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（2）结核菌素试验临床意义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2.原发型肺结核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3.结核性脑膜炎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（十）消化系统疾病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（1）解剖特点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（2）生理特点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2.先天性肥厚性幽门狭窄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3.先天性巨结肠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4.小儿腹泻病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（4）治疗与预防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（5）液体疗法（小儿体液特点及其平衡失调、常用溶液配制、液体疗法基本实施方法）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（十一）呼吸系统疾病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1.解剖生理特点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（1）解剖特点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（2）生理特点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2.急性上呼吸道感染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3.支气管哮喘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4.肺炎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（1）肺炎分类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（2）临床表现、并发症、治疗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（6）几种不同病原体所致肺炎的特点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（十二）心血管系统疾病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1.心血管系统生理特点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（1）胎儿、新生儿循环转换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（2）小儿心率、血压的特点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2.先天性心脏病概述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（2）几种常见先天性心脏病的临床表现、诊断与鉴别诊断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（3）先天性心脏病的检查方法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3.房间隔缺损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4.室间隔缺损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5.动脉导管未闭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6.法洛四联症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（十三）泌尿系统疾病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1.泌尿系统解剖生理特点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（1）解剖特点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（2）生理特点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（3）小儿排尿及尿液特点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2.急性肾小球肾炎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（2）临床表现与分型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3.肾病综合征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（1）分类方法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（十四）血液系统疾病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1.小儿造血及血象特点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（1）造血特点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（2）血象特点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2.小儿贫血概述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（1）贫血概念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（2）贫血分类（包括分度、病因分类、形态分类）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3.缺铁性贫血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4.营养性巨幼细胞性贫血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（十五）神经系统疾病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1.小儿神经系统发育特点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（1）脑的发育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（2）脊髓的发育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（3）神经反射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2.热性惊厥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3.化脓性脑膜炎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（5）并发症与后遗症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（十六）内分泌系统疾病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先天性甲状腺功能减退症</w:t>
            </w:r>
          </w:p>
        </w:tc>
        <w:tc>
          <w:tcPr>
            <w:tcW w:w="55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550"/>
    <w:rsid w:val="000A3D18"/>
    <w:rsid w:val="00135E34"/>
    <w:rsid w:val="0023424C"/>
    <w:rsid w:val="00462CC5"/>
    <w:rsid w:val="00634D64"/>
    <w:rsid w:val="00772EFB"/>
    <w:rsid w:val="00B1569F"/>
    <w:rsid w:val="00B316AC"/>
    <w:rsid w:val="00B52550"/>
    <w:rsid w:val="00C533B1"/>
    <w:rsid w:val="00DB4C44"/>
    <w:rsid w:val="2F0D6ADE"/>
    <w:rsid w:val="406148DF"/>
    <w:rsid w:val="463C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404</Words>
  <Characters>2307</Characters>
  <Lines>19</Lines>
  <Paragraphs>5</Paragraphs>
  <TotalTime>0</TotalTime>
  <ScaleCrop>false</ScaleCrop>
  <LinksUpToDate>false</LinksUpToDate>
  <CharactersWithSpaces>2706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2017-03-21T02:44:00Z</dcterms:created>
  <dc:creator>DELL</dc:creator>
  <cp:lastModifiedBy>酷酷d灵魂</cp:lastModifiedBy>
  <dcterms:modified xsi:type="dcterms:W3CDTF">2019-12-05T02:54:15Z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